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7F197" w14:textId="77777777" w:rsidR="00775A42" w:rsidRPr="00775A42" w:rsidRDefault="00775A42" w:rsidP="00775A42">
      <w:pPr>
        <w:rPr>
          <w:lang w:val="en-US"/>
        </w:rPr>
      </w:pPr>
      <w:r w:rsidRPr="00775A42">
        <w:rPr>
          <w:lang w:val="en-US"/>
        </w:rPr>
        <w:t>Dear Sir/Madam,</w:t>
      </w:r>
    </w:p>
    <w:p w14:paraId="77633E66" w14:textId="05A601EF" w:rsidR="00775A42" w:rsidRPr="00775A42" w:rsidRDefault="00775A42" w:rsidP="00775A42">
      <w:proofErr w:type="spellStart"/>
      <w:r w:rsidRPr="00775A42">
        <w:t>GFAiR</w:t>
      </w:r>
      <w:proofErr w:type="spellEnd"/>
      <w:r w:rsidRPr="00775A42">
        <w:t xml:space="preserve">, hosted by CGIAR/ABC, is seeking to engage GFAiR members, partners and other interested stakeholders to form a </w:t>
      </w:r>
      <w:ins w:id="0" w:author="Marie Jo A. Cortijo" w:date="2024-08-13T14:42:00Z">
        <w:r>
          <w:fldChar w:fldCharType="begin"/>
        </w:r>
        <w:r>
          <w:instrText>HYPERLINK "https://gfair.network/collectiveactions"</w:instrText>
        </w:r>
        <w:r>
          <w:fldChar w:fldCharType="separate"/>
        </w:r>
        <w:r w:rsidRPr="00775A42">
          <w:rPr>
            <w:rStyle w:val="Hyperlink"/>
          </w:rPr>
          <w:t>Collective Action</w:t>
        </w:r>
        <w:r>
          <w:fldChar w:fldCharType="end"/>
        </w:r>
      </w:ins>
      <w:r w:rsidRPr="00775A42">
        <w:t xml:space="preserve"> on </w:t>
      </w:r>
      <w:proofErr w:type="spellStart"/>
      <w:r w:rsidRPr="00775A42">
        <w:t>Agroecology</w:t>
      </w:r>
      <w:proofErr w:type="spellEnd"/>
      <w:r w:rsidRPr="00775A42">
        <w:t xml:space="preserve">. </w:t>
      </w:r>
      <w:del w:id="1" w:author="Marie Jo A. Cortijo" w:date="2024-08-13T14:38:00Z">
        <w:r w:rsidRPr="00775A42" w:rsidDel="00775A42">
          <w:delText xml:space="preserve">Applicants should carefully follow the instructions found in Annex 1 and submit their application using the format detailed in Annex 2. </w:delText>
        </w:r>
      </w:del>
    </w:p>
    <w:p w14:paraId="6A1E91B8" w14:textId="516939B1" w:rsidR="00775A42" w:rsidRPr="00775A42" w:rsidDel="00775A42" w:rsidRDefault="00775A42" w:rsidP="00775A42">
      <w:pPr>
        <w:rPr>
          <w:moveFrom w:id="2" w:author="Marie Jo A. Cortijo" w:date="2024-08-13T14:38:00Z"/>
          <w:b/>
          <w:bCs/>
        </w:rPr>
      </w:pPr>
      <w:moveFromRangeStart w:id="3" w:author="Marie Jo A. Cortijo" w:date="2024-08-13T14:38:00Z" w:name="move174452322"/>
      <w:moveFrom w:id="4" w:author="Marie Jo A. Cortijo" w:date="2024-08-13T14:38:00Z">
        <w:r w:rsidRPr="00775A42" w:rsidDel="00775A42">
          <w:rPr>
            <w:b/>
            <w:bCs/>
          </w:rPr>
          <w:t xml:space="preserve">Submission of proposals </w:t>
        </w:r>
      </w:moveFrom>
    </w:p>
    <w:p w14:paraId="31C936FB" w14:textId="15514744" w:rsidR="00775A42" w:rsidRPr="00775A42" w:rsidDel="00775A42" w:rsidRDefault="00775A42" w:rsidP="00775A42">
      <w:pPr>
        <w:rPr>
          <w:moveFrom w:id="5" w:author="Marie Jo A. Cortijo" w:date="2024-08-13T14:38:00Z"/>
        </w:rPr>
      </w:pPr>
      <w:moveFrom w:id="6" w:author="Marie Jo A. Cortijo" w:date="2024-08-13T14:38:00Z">
        <w:r w:rsidRPr="00775A42" w:rsidDel="00775A42">
          <w:t xml:space="preserve">Proposals must be submitted by email, in strict compliance with the procedures outlined in the Terms of Reference (Annex 1) and must include all sections detailed in Annex 2. For proposals to be eligible for consideration, GFAiR must receive the submission, signed by the legal representative, and stamped with the official seal of the applicant organization on or </w:t>
        </w:r>
        <w:r w:rsidRPr="00775A42" w:rsidDel="00775A42">
          <w:rPr>
            <w:b/>
            <w:bCs/>
          </w:rPr>
          <w:t>before the</w:t>
        </w:r>
        <w:r w:rsidRPr="00775A42" w:rsidDel="00775A42">
          <w:t xml:space="preserve"> </w:t>
        </w:r>
        <w:r w:rsidRPr="00775A42" w:rsidDel="00775A42">
          <w:rPr>
            <w:b/>
            <w:bCs/>
          </w:rPr>
          <w:t>15</w:t>
        </w:r>
        <w:r w:rsidRPr="00775A42" w:rsidDel="00775A42">
          <w:rPr>
            <w:b/>
            <w:bCs/>
            <w:vertAlign w:val="superscript"/>
          </w:rPr>
          <w:t>th</w:t>
        </w:r>
        <w:r w:rsidRPr="00775A42" w:rsidDel="00775A42">
          <w:rPr>
            <w:b/>
            <w:bCs/>
          </w:rPr>
          <w:t xml:space="preserve"> of September 2024 at </w:t>
        </w:r>
        <w:r w:rsidRPr="00775A42" w:rsidDel="00775A42">
          <w:rPr>
            <w:b/>
            <w:bCs/>
          </w:rPr>
          <w:fldChar w:fldCharType="begin"/>
        </w:r>
        <w:r w:rsidRPr="00775A42" w:rsidDel="00775A42">
          <w:rPr>
            <w:b/>
            <w:bCs/>
          </w:rPr>
          <w:instrText>HYPERLINK "mailto:gfair.secretariat@gfair.network"</w:instrText>
        </w:r>
        <w:r w:rsidRPr="00775A42" w:rsidDel="00775A42">
          <w:rPr>
            <w:b/>
            <w:bCs/>
          </w:rPr>
          <w:fldChar w:fldCharType="separate"/>
        </w:r>
        <w:r w:rsidRPr="00775A42" w:rsidDel="00775A42">
          <w:rPr>
            <w:rStyle w:val="Hyperlink"/>
            <w:b/>
            <w:bCs/>
          </w:rPr>
          <w:t>gfair.secretariat@gfair.network</w:t>
        </w:r>
        <w:r w:rsidRPr="00775A42" w:rsidDel="00775A42">
          <w:fldChar w:fldCharType="end"/>
        </w:r>
        <w:r w:rsidRPr="00775A42" w:rsidDel="00775A42">
          <w:t>. Proposals received after this deadline will not be considered. GFAiR reserves the right to extend the deadline for submission. In such an event, GFAiR will inform potential applicants in writing, specifying the terms and duration of the extension.</w:t>
        </w:r>
      </w:moveFrom>
    </w:p>
    <w:moveFromRangeEnd w:id="3"/>
    <w:p w14:paraId="66CCA586" w14:textId="77777777" w:rsidR="00775A42" w:rsidRPr="00775A42" w:rsidRDefault="00775A42" w:rsidP="00775A42">
      <w:pPr>
        <w:rPr>
          <w:b/>
          <w:bCs/>
        </w:rPr>
      </w:pPr>
      <w:r w:rsidRPr="00775A42">
        <w:rPr>
          <w:b/>
          <w:bCs/>
        </w:rPr>
        <w:t>Purpose</w:t>
      </w:r>
    </w:p>
    <w:p w14:paraId="53F6F34D" w14:textId="03433F1B" w:rsidR="00775A42" w:rsidRPr="00775A42" w:rsidRDefault="00775A42" w:rsidP="00775A42">
      <w:r w:rsidRPr="00775A42">
        <w:t xml:space="preserve">The purpose of this request for </w:t>
      </w:r>
      <w:del w:id="7" w:author="Marie Jo A. Cortijo" w:date="2024-08-13T14:38:00Z">
        <w:r w:rsidRPr="00775A42" w:rsidDel="00775A42">
          <w:delText xml:space="preserve">proposal </w:delText>
        </w:r>
      </w:del>
      <w:ins w:id="8" w:author="Marie Jo A. Cortijo" w:date="2024-08-13T14:38:00Z">
        <w:r>
          <w:t xml:space="preserve">Expressions of Interest </w:t>
        </w:r>
      </w:ins>
      <w:r w:rsidRPr="00775A42">
        <w:t xml:space="preserve">is to identify organizations interested in developing and participating in a Collective Action (CA) aimed at promoting agroecology. The objective of this initiative is to empower </w:t>
      </w:r>
      <w:del w:id="9" w:author="Francois Stepmann" w:date="2024-08-13T17:36:00Z">
        <w:r w:rsidRPr="00775A42" w:rsidDel="0064406C">
          <w:delText xml:space="preserve">small-scale </w:delText>
        </w:r>
      </w:del>
      <w:r w:rsidRPr="00775A42">
        <w:t xml:space="preserve">producers and other stakeholders as key actors in advancing sustainable agricultural practices that improve not only food security and biodiversity, but also resilience to climate change. In contributing to a more inclusive and sustainable agricultural transformation, the CA will encompass shared values, operational principles, and concrete strategies designed to demonstrate the importance of </w:t>
      </w:r>
      <w:proofErr w:type="spellStart"/>
      <w:r w:rsidRPr="00775A42">
        <w:t>agroecological</w:t>
      </w:r>
      <w:proofErr w:type="spellEnd"/>
      <w:r w:rsidRPr="00775A42">
        <w:t xml:space="preserve"> practices </w:t>
      </w:r>
      <w:del w:id="10" w:author="Francois Stepmann" w:date="2024-08-13T17:38:00Z">
        <w:r w:rsidRPr="00775A42" w:rsidDel="0064406C">
          <w:delText>for smallholder farmers and local communities</w:delText>
        </w:r>
      </w:del>
      <w:ins w:id="11" w:author="Francois Stepmann" w:date="2024-08-13T17:38:00Z">
        <w:r w:rsidR="0064406C">
          <w:t>for food production, processing and consumption</w:t>
        </w:r>
      </w:ins>
      <w:r w:rsidRPr="00775A42">
        <w:t>.</w:t>
      </w:r>
      <w:ins w:id="12" w:author="Francois Stepmann" w:date="2024-08-13T18:01:00Z">
        <w:r w:rsidR="00074D6E">
          <w:t xml:space="preserve"> </w:t>
        </w:r>
      </w:ins>
      <w:ins w:id="13" w:author="Francois Stepmann" w:date="2024-08-13T18:02:00Z">
        <w:r w:rsidR="00074D6E">
          <w:t>C</w:t>
        </w:r>
      </w:ins>
      <w:ins w:id="14" w:author="Francois Stepmann" w:date="2024-08-13T18:01:00Z">
        <w:r w:rsidR="00074D6E" w:rsidRPr="00074D6E">
          <w:t xml:space="preserve">reating robust market linkages for </w:t>
        </w:r>
        <w:proofErr w:type="spellStart"/>
        <w:r w:rsidR="00074D6E" w:rsidRPr="00074D6E">
          <w:t>agroecologically</w:t>
        </w:r>
        <w:proofErr w:type="spellEnd"/>
        <w:r w:rsidR="00074D6E" w:rsidRPr="00074D6E">
          <w:t xml:space="preserve"> produced goods can ensure economic viability</w:t>
        </w:r>
      </w:ins>
      <w:ins w:id="15" w:author="Francois Stepmann" w:date="2024-08-13T18:03:00Z">
        <w:r w:rsidR="00207ED2">
          <w:t xml:space="preserve"> and</w:t>
        </w:r>
        <w:bookmarkStart w:id="16" w:name="_GoBack"/>
        <w:bookmarkEnd w:id="16"/>
        <w:r w:rsidR="00207ED2">
          <w:t xml:space="preserve"> scaling</w:t>
        </w:r>
      </w:ins>
      <w:ins w:id="17" w:author="Francois Stepmann" w:date="2024-08-13T18:01:00Z">
        <w:r w:rsidR="00074D6E" w:rsidRPr="00074D6E">
          <w:t>.</w:t>
        </w:r>
      </w:ins>
    </w:p>
    <w:p w14:paraId="1B877070" w14:textId="77777777" w:rsidR="00775A42" w:rsidRPr="00775A42" w:rsidRDefault="00775A42" w:rsidP="00775A42">
      <w:pPr>
        <w:rPr>
          <w:b/>
          <w:bCs/>
        </w:rPr>
      </w:pPr>
      <w:r w:rsidRPr="00775A42">
        <w:rPr>
          <w:b/>
          <w:bCs/>
        </w:rPr>
        <w:t>Organization background</w:t>
      </w:r>
    </w:p>
    <w:p w14:paraId="35F136BB" w14:textId="77777777" w:rsidR="00775A42" w:rsidRPr="00775A42" w:rsidRDefault="00207ED2" w:rsidP="00775A42">
      <w:hyperlink r:id="rId5" w:history="1">
        <w:r w:rsidR="00775A42" w:rsidRPr="00775A42">
          <w:rPr>
            <w:rStyle w:val="Hyperlink"/>
          </w:rPr>
          <w:t>GFAiR</w:t>
        </w:r>
      </w:hyperlink>
      <w:r w:rsidR="00775A42" w:rsidRPr="00775A42">
        <w:t xml:space="preserve"> is the only global multi-stakeholder forum in which public, private and civil actors, across all aspects of the generation, access, transformation and use of agri-food knowledge, collaborate through their own representative mechanisms to collectively shape the future of agriculture and realize desired </w:t>
      </w:r>
      <w:bookmarkStart w:id="18" w:name="_Int_yPZuxlMJ"/>
      <w:r w:rsidR="00775A42" w:rsidRPr="00775A42">
        <w:t>SDG</w:t>
      </w:r>
      <w:bookmarkEnd w:id="18"/>
      <w:r w:rsidR="00775A42" w:rsidRPr="00775A42">
        <w:t xml:space="preserve"> impacts. GFAiR is hosted by CGIAR / </w:t>
      </w:r>
      <w:hyperlink r:id="rId6" w:history="1">
        <w:r w:rsidR="00775A42" w:rsidRPr="00775A42">
          <w:rPr>
            <w:rStyle w:val="Hyperlink"/>
          </w:rPr>
          <w:t xml:space="preserve">Alliance for </w:t>
        </w:r>
        <w:proofErr w:type="spellStart"/>
        <w:r w:rsidR="00775A42" w:rsidRPr="00775A42">
          <w:rPr>
            <w:rStyle w:val="Hyperlink"/>
          </w:rPr>
          <w:t>Bioversity</w:t>
        </w:r>
        <w:proofErr w:type="spellEnd"/>
        <w:r w:rsidR="00775A42" w:rsidRPr="00775A42">
          <w:rPr>
            <w:rStyle w:val="Hyperlink"/>
          </w:rPr>
          <w:t xml:space="preserve"> and CIAT</w:t>
        </w:r>
      </w:hyperlink>
      <w:r w:rsidR="00775A42" w:rsidRPr="00775A42">
        <w:t xml:space="preserve">. </w:t>
      </w:r>
    </w:p>
    <w:p w14:paraId="6A27C26F" w14:textId="77777777" w:rsidR="00775A42" w:rsidRPr="00775A42" w:rsidRDefault="00775A42" w:rsidP="00775A42">
      <w:pPr>
        <w:rPr>
          <w:moveTo w:id="19" w:author="Marie Jo A. Cortijo" w:date="2024-08-13T14:38:00Z"/>
          <w:b/>
          <w:bCs/>
        </w:rPr>
      </w:pPr>
      <w:moveToRangeStart w:id="20" w:author="Marie Jo A. Cortijo" w:date="2024-08-13T14:38:00Z" w:name="move174452322"/>
      <w:moveTo w:id="21" w:author="Marie Jo A. Cortijo" w:date="2024-08-13T14:38:00Z">
        <w:r w:rsidRPr="00775A42">
          <w:rPr>
            <w:b/>
            <w:bCs/>
          </w:rPr>
          <w:t xml:space="preserve">Submission of proposals </w:t>
        </w:r>
      </w:moveTo>
    </w:p>
    <w:p w14:paraId="125B0826" w14:textId="6BA0D114" w:rsidR="00775A42" w:rsidRPr="00775A42" w:rsidRDefault="00775A42" w:rsidP="00775A42">
      <w:pPr>
        <w:rPr>
          <w:moveTo w:id="22" w:author="Marie Jo A. Cortijo" w:date="2024-08-13T14:38:00Z"/>
        </w:rPr>
      </w:pPr>
      <w:moveTo w:id="23" w:author="Marie Jo A. Cortijo" w:date="2024-08-13T14:38:00Z">
        <w:r w:rsidRPr="00775A42">
          <w:t xml:space="preserve">Proposals must be submitted by email, in strict compliance with the procedures outlined in the Terms of Reference (Annex 1) and must include all sections detailed in Annex 2. For proposals to be eligible for consideration, GFAiR must receive the submission, signed by </w:t>
        </w:r>
      </w:moveTo>
      <w:ins w:id="24" w:author="Marie Jo A. Cortijo" w:date="2024-08-13T14:40:00Z">
        <w:r>
          <w:t>a</w:t>
        </w:r>
      </w:ins>
      <w:moveTo w:id="25" w:author="Marie Jo A. Cortijo" w:date="2024-08-13T14:38:00Z">
        <w:del w:id="26" w:author="Marie Jo A. Cortijo" w:date="2024-08-13T14:40:00Z">
          <w:r w:rsidRPr="00775A42" w:rsidDel="00775A42">
            <w:delText>the</w:delText>
          </w:r>
        </w:del>
        <w:r w:rsidRPr="00775A42">
          <w:t xml:space="preserve"> legal representative</w:t>
        </w:r>
      </w:moveTo>
      <w:ins w:id="27" w:author="Marie Jo A. Cortijo" w:date="2024-08-13T14:40:00Z">
        <w:r>
          <w:t xml:space="preserve"> of the applicant organization</w:t>
        </w:r>
      </w:ins>
      <w:moveTo w:id="28" w:author="Marie Jo A. Cortijo" w:date="2024-08-13T14:38:00Z">
        <w:r w:rsidRPr="00775A42">
          <w:t xml:space="preserve">, and stamped with the official seal of the </w:t>
        </w:r>
        <w:del w:id="29" w:author="Marie Jo A. Cortijo" w:date="2024-08-13T14:40:00Z">
          <w:r w:rsidRPr="00775A42" w:rsidDel="00775A42">
            <w:delText xml:space="preserve">applicant </w:delText>
          </w:r>
        </w:del>
        <w:r w:rsidRPr="00775A42">
          <w:t xml:space="preserve">organization on or </w:t>
        </w:r>
        <w:r w:rsidRPr="00775A42">
          <w:rPr>
            <w:b/>
            <w:bCs/>
          </w:rPr>
          <w:t>before the</w:t>
        </w:r>
        <w:r w:rsidRPr="00775A42">
          <w:t xml:space="preserve"> </w:t>
        </w:r>
        <w:r w:rsidRPr="00775A42">
          <w:rPr>
            <w:b/>
            <w:bCs/>
          </w:rPr>
          <w:t>15</w:t>
        </w:r>
        <w:r w:rsidRPr="00775A42">
          <w:rPr>
            <w:b/>
            <w:bCs/>
            <w:vertAlign w:val="superscript"/>
          </w:rPr>
          <w:t>th</w:t>
        </w:r>
        <w:r w:rsidRPr="00775A42">
          <w:rPr>
            <w:b/>
            <w:bCs/>
          </w:rPr>
          <w:t xml:space="preserve"> of September 2024 at </w:t>
        </w:r>
        <w:r w:rsidRPr="00775A42">
          <w:rPr>
            <w:b/>
            <w:bCs/>
          </w:rPr>
          <w:fldChar w:fldCharType="begin"/>
        </w:r>
        <w:r w:rsidRPr="00775A42">
          <w:rPr>
            <w:b/>
            <w:bCs/>
          </w:rPr>
          <w:instrText>HYPERLINK "mailto:gfair.secretariat@gfair.network"</w:instrText>
        </w:r>
        <w:r w:rsidRPr="00775A42">
          <w:rPr>
            <w:b/>
            <w:bCs/>
          </w:rPr>
          <w:fldChar w:fldCharType="separate"/>
        </w:r>
        <w:r w:rsidRPr="00775A42">
          <w:rPr>
            <w:rStyle w:val="Hyperlink"/>
            <w:b/>
            <w:bCs/>
          </w:rPr>
          <w:t>gfair.secretariat@gfair.network</w:t>
        </w:r>
        <w:r w:rsidRPr="00775A42">
          <w:fldChar w:fldCharType="end"/>
        </w:r>
        <w:r w:rsidRPr="00775A42">
          <w:t>. Proposals received after this deadline will not be considered. GFAiR reserves the right to extend the deadline for submission. In such an event, GFAiR will inform potential applicants in writing, specifying the terms and duration of the extension.</w:t>
        </w:r>
      </w:moveTo>
    </w:p>
    <w:moveToRangeEnd w:id="20"/>
    <w:p w14:paraId="3FE98E6F" w14:textId="77777777" w:rsidR="00775A42" w:rsidRPr="00775A42" w:rsidRDefault="00775A42" w:rsidP="00775A42">
      <w:pPr>
        <w:rPr>
          <w:b/>
          <w:bCs/>
        </w:rPr>
      </w:pPr>
      <w:r w:rsidRPr="00775A42">
        <w:rPr>
          <w:b/>
          <w:bCs/>
        </w:rPr>
        <w:t>Selection Criteria</w:t>
      </w:r>
    </w:p>
    <w:p w14:paraId="7E0A1502" w14:textId="77777777" w:rsidR="00775A42" w:rsidRPr="00775A42" w:rsidRDefault="00775A42" w:rsidP="00775A42">
      <w:r w:rsidRPr="00775A42">
        <w:t>A Selection Committee will review the proposals to check that they meet the following criteria:</w:t>
      </w:r>
    </w:p>
    <w:p w14:paraId="7C620210" w14:textId="77777777" w:rsidR="00775A42" w:rsidRPr="00775A42" w:rsidRDefault="00775A42" w:rsidP="00775A42">
      <w:pPr>
        <w:numPr>
          <w:ilvl w:val="0"/>
          <w:numId w:val="1"/>
        </w:numPr>
      </w:pPr>
      <w:r w:rsidRPr="00775A42">
        <w:t xml:space="preserve">As per the GFAiR Charter, CAs must include at least three partners belonging to the </w:t>
      </w:r>
      <w:hyperlink r:id="rId7" w:history="1">
        <w:r w:rsidRPr="00775A42">
          <w:rPr>
            <w:rStyle w:val="Hyperlink"/>
          </w:rPr>
          <w:t>GFAiR Constituencies</w:t>
        </w:r>
      </w:hyperlink>
      <w:r w:rsidRPr="00775A42">
        <w:t xml:space="preserve"> with at least one of them representing the interests of farmers/small-scale producers. Organizations may apply individually or jointly with others, which needs to be </w:t>
      </w:r>
      <w:r w:rsidRPr="00775A42">
        <w:lastRenderedPageBreak/>
        <w:t xml:space="preserve">specified in the proposal. GFAiR may assist organizations applying individually to partner up with others in order to fulfil the condition stated above. </w:t>
      </w:r>
    </w:p>
    <w:p w14:paraId="56F62A6E" w14:textId="77777777" w:rsidR="00775A42" w:rsidRPr="00775A42" w:rsidRDefault="00775A42" w:rsidP="00775A42">
      <w:pPr>
        <w:numPr>
          <w:ilvl w:val="0"/>
          <w:numId w:val="1"/>
        </w:numPr>
      </w:pPr>
      <w:r w:rsidRPr="00775A42">
        <w:t xml:space="preserve">Proposals must align with </w:t>
      </w:r>
      <w:proofErr w:type="spellStart"/>
      <w:r w:rsidRPr="00775A42">
        <w:t>GFAiR’s</w:t>
      </w:r>
      <w:proofErr w:type="spellEnd"/>
      <w:r w:rsidRPr="00775A42">
        <w:t xml:space="preserve"> </w:t>
      </w:r>
      <w:hyperlink r:id="rId8" w:history="1">
        <w:r w:rsidRPr="00775A42">
          <w:rPr>
            <w:rStyle w:val="Hyperlink"/>
          </w:rPr>
          <w:t>Partnership Principles</w:t>
        </w:r>
      </w:hyperlink>
      <w:r w:rsidRPr="00775A42">
        <w:t xml:space="preserve"> and</w:t>
      </w:r>
      <w:r w:rsidRPr="00775A42">
        <w:rPr>
          <w:u w:val="single"/>
        </w:rPr>
        <w:t xml:space="preserve"> </w:t>
      </w:r>
      <w:hyperlink r:id="rId9" w:anchor=":~:text=The%20document%20outlines%20the%20principles,working%20together%20towards%20shared%20goals." w:history="1">
        <w:r w:rsidRPr="00775A42">
          <w:rPr>
            <w:rStyle w:val="Hyperlink"/>
          </w:rPr>
          <w:t>Engagement Principles</w:t>
        </w:r>
      </w:hyperlink>
      <w:r w:rsidRPr="00775A42">
        <w:t>.</w:t>
      </w:r>
    </w:p>
    <w:p w14:paraId="3CC6994D" w14:textId="77777777" w:rsidR="00775A42" w:rsidRPr="00775A42" w:rsidRDefault="00775A42" w:rsidP="00775A42">
      <w:pPr>
        <w:numPr>
          <w:ilvl w:val="0"/>
          <w:numId w:val="1"/>
        </w:numPr>
      </w:pPr>
      <w:bookmarkStart w:id="30" w:name="_Int_cV6b5su4"/>
      <w:r w:rsidRPr="00775A42">
        <w:t>CAs</w:t>
      </w:r>
      <w:bookmarkEnd w:id="30"/>
      <w:r w:rsidRPr="00775A42">
        <w:t xml:space="preserve"> should contribute to </w:t>
      </w:r>
      <w:hyperlink r:id="rId10" w:history="1">
        <w:r w:rsidRPr="00775A42">
          <w:rPr>
            <w:rStyle w:val="Hyperlink"/>
          </w:rPr>
          <w:t>agroecology principles and practices.</w:t>
        </w:r>
      </w:hyperlink>
    </w:p>
    <w:p w14:paraId="29F3E28F" w14:textId="77777777" w:rsidR="00775A42" w:rsidRPr="00775A42" w:rsidRDefault="00775A42" w:rsidP="00775A42">
      <w:pPr>
        <w:numPr>
          <w:ilvl w:val="0"/>
          <w:numId w:val="1"/>
        </w:numPr>
      </w:pPr>
      <w:r w:rsidRPr="00775A42">
        <w:t xml:space="preserve">CAs must be inclusive, notably of women and youth, by incorporating gender-sensitive, responsive, or transformative approaches, and prioritising youth involvement. </w:t>
      </w:r>
    </w:p>
    <w:p w14:paraId="0C475BA6" w14:textId="77777777" w:rsidR="00775A42" w:rsidRPr="00775A42" w:rsidRDefault="00775A42" w:rsidP="00775A42">
      <w:pPr>
        <w:numPr>
          <w:ilvl w:val="0"/>
          <w:numId w:val="1"/>
        </w:numPr>
      </w:pPr>
      <w:r w:rsidRPr="00775A42">
        <w:t>Results from CAs should enable transformative change with results applicable globally.</w:t>
      </w:r>
    </w:p>
    <w:p w14:paraId="28939EA9" w14:textId="77777777" w:rsidR="00775A42" w:rsidRPr="00775A42" w:rsidRDefault="00775A42" w:rsidP="00775A42"/>
    <w:p w14:paraId="423A8B71" w14:textId="77777777" w:rsidR="00775A42" w:rsidRPr="00775A42" w:rsidRDefault="00775A42" w:rsidP="00775A42">
      <w:r w:rsidRPr="00775A42">
        <w:t xml:space="preserve">Organizations that fulfil these criteria will be invited to participate in a webinar to discuss the potential for developing a CA. </w:t>
      </w:r>
    </w:p>
    <w:p w14:paraId="5B0443EB" w14:textId="77777777" w:rsidR="00775A42" w:rsidRPr="00775A42" w:rsidRDefault="00775A42" w:rsidP="00775A42"/>
    <w:p w14:paraId="4DAE6E5B" w14:textId="77777777" w:rsidR="00775A42" w:rsidRPr="00775A42" w:rsidRDefault="00775A42" w:rsidP="00775A42">
      <w:r w:rsidRPr="00775A42">
        <w:t xml:space="preserve">GFAiR Secretariat </w:t>
      </w:r>
    </w:p>
    <w:p w14:paraId="25AF215B" w14:textId="77777777" w:rsidR="007408E6" w:rsidRDefault="007408E6"/>
    <w:sectPr w:rsidR="00740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C11D2C"/>
    <w:multiLevelType w:val="hybridMultilevel"/>
    <w:tmpl w:val="97B454E2"/>
    <w:lvl w:ilvl="0" w:tplc="C60A0560">
      <w:start w:val="5"/>
      <w:numFmt w:val="bullet"/>
      <w:lvlText w:val="-"/>
      <w:lvlJc w:val="left"/>
      <w:pPr>
        <w:ind w:left="720" w:hanging="360"/>
      </w:pPr>
      <w:rPr>
        <w:rFonts w:ascii="Calibri" w:eastAsia="Aptos"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e Jo A. Cortijo">
    <w15:presenceInfo w15:providerId="None" w15:userId="Marie Jo A. Cortijo"/>
  </w15:person>
  <w15:person w15:author="Francois Stepmann">
    <w15:presenceInfo w15:providerId="Windows Live" w15:userId="5947f7488887ce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A42"/>
    <w:rsid w:val="00074D6E"/>
    <w:rsid w:val="00207ED2"/>
    <w:rsid w:val="0064406C"/>
    <w:rsid w:val="007408E6"/>
    <w:rsid w:val="00775A42"/>
    <w:rsid w:val="00E92366"/>
    <w:rsid w:val="00EC2C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2540B"/>
  <w15:chartTrackingRefBased/>
  <w15:docId w15:val="{BE93BB33-61D7-4A41-8BD1-B0582C39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75A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75A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75A4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75A4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75A4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75A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5A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5A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5A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A4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75A4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75A4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75A4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75A4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75A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5A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5A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5A42"/>
    <w:rPr>
      <w:rFonts w:eastAsiaTheme="majorEastAsia" w:cstheme="majorBidi"/>
      <w:color w:val="272727" w:themeColor="text1" w:themeTint="D8"/>
    </w:rPr>
  </w:style>
  <w:style w:type="paragraph" w:styleId="Title">
    <w:name w:val="Title"/>
    <w:basedOn w:val="Normal"/>
    <w:next w:val="Normal"/>
    <w:link w:val="TitleChar"/>
    <w:uiPriority w:val="10"/>
    <w:qFormat/>
    <w:rsid w:val="00775A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5A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5A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5A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5A42"/>
    <w:pPr>
      <w:spacing w:before="160"/>
      <w:jc w:val="center"/>
    </w:pPr>
    <w:rPr>
      <w:i/>
      <w:iCs/>
      <w:color w:val="404040" w:themeColor="text1" w:themeTint="BF"/>
    </w:rPr>
  </w:style>
  <w:style w:type="character" w:customStyle="1" w:styleId="QuoteChar">
    <w:name w:val="Quote Char"/>
    <w:basedOn w:val="DefaultParagraphFont"/>
    <w:link w:val="Quote"/>
    <w:uiPriority w:val="29"/>
    <w:rsid w:val="00775A42"/>
    <w:rPr>
      <w:i/>
      <w:iCs/>
      <w:color w:val="404040" w:themeColor="text1" w:themeTint="BF"/>
    </w:rPr>
  </w:style>
  <w:style w:type="paragraph" w:styleId="ListParagraph">
    <w:name w:val="List Paragraph"/>
    <w:basedOn w:val="Normal"/>
    <w:uiPriority w:val="34"/>
    <w:qFormat/>
    <w:rsid w:val="00775A42"/>
    <w:pPr>
      <w:ind w:left="720"/>
      <w:contextualSpacing/>
    </w:pPr>
  </w:style>
  <w:style w:type="character" w:styleId="IntenseEmphasis">
    <w:name w:val="Intense Emphasis"/>
    <w:basedOn w:val="DefaultParagraphFont"/>
    <w:uiPriority w:val="21"/>
    <w:qFormat/>
    <w:rsid w:val="00775A42"/>
    <w:rPr>
      <w:i/>
      <w:iCs/>
      <w:color w:val="2F5496" w:themeColor="accent1" w:themeShade="BF"/>
    </w:rPr>
  </w:style>
  <w:style w:type="paragraph" w:styleId="IntenseQuote">
    <w:name w:val="Intense Quote"/>
    <w:basedOn w:val="Normal"/>
    <w:next w:val="Normal"/>
    <w:link w:val="IntenseQuoteChar"/>
    <w:uiPriority w:val="30"/>
    <w:qFormat/>
    <w:rsid w:val="00775A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75A42"/>
    <w:rPr>
      <w:i/>
      <w:iCs/>
      <w:color w:val="2F5496" w:themeColor="accent1" w:themeShade="BF"/>
    </w:rPr>
  </w:style>
  <w:style w:type="character" w:styleId="IntenseReference">
    <w:name w:val="Intense Reference"/>
    <w:basedOn w:val="DefaultParagraphFont"/>
    <w:uiPriority w:val="32"/>
    <w:qFormat/>
    <w:rsid w:val="00775A42"/>
    <w:rPr>
      <w:b/>
      <w:bCs/>
      <w:smallCaps/>
      <w:color w:val="2F5496" w:themeColor="accent1" w:themeShade="BF"/>
      <w:spacing w:val="5"/>
    </w:rPr>
  </w:style>
  <w:style w:type="character" w:styleId="Hyperlink">
    <w:name w:val="Hyperlink"/>
    <w:basedOn w:val="DefaultParagraphFont"/>
    <w:uiPriority w:val="99"/>
    <w:unhideWhenUsed/>
    <w:rsid w:val="00775A42"/>
    <w:rPr>
      <w:color w:val="0563C1" w:themeColor="hyperlink"/>
      <w:u w:val="single"/>
    </w:rPr>
  </w:style>
  <w:style w:type="character" w:customStyle="1" w:styleId="UnresolvedMention">
    <w:name w:val="Unresolved Mention"/>
    <w:basedOn w:val="DefaultParagraphFont"/>
    <w:uiPriority w:val="99"/>
    <w:semiHidden/>
    <w:unhideWhenUsed/>
    <w:rsid w:val="00775A42"/>
    <w:rPr>
      <w:color w:val="605E5C"/>
      <w:shd w:val="clear" w:color="auto" w:fill="E1DFDD"/>
    </w:rPr>
  </w:style>
  <w:style w:type="paragraph" w:styleId="Revision">
    <w:name w:val="Revision"/>
    <w:hidden/>
    <w:uiPriority w:val="99"/>
    <w:semiHidden/>
    <w:rsid w:val="00775A42"/>
    <w:pPr>
      <w:spacing w:after="0" w:line="240" w:lineRule="auto"/>
    </w:pPr>
  </w:style>
  <w:style w:type="paragraph" w:styleId="BalloonText">
    <w:name w:val="Balloon Text"/>
    <w:basedOn w:val="Normal"/>
    <w:link w:val="BalloonTextChar"/>
    <w:uiPriority w:val="99"/>
    <w:semiHidden/>
    <w:unhideWhenUsed/>
    <w:rsid w:val="006440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0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547399">
      <w:bodyDiv w:val="1"/>
      <w:marLeft w:val="0"/>
      <w:marRight w:val="0"/>
      <w:marTop w:val="0"/>
      <w:marBottom w:val="0"/>
      <w:divBdr>
        <w:top w:val="none" w:sz="0" w:space="0" w:color="auto"/>
        <w:left w:val="none" w:sz="0" w:space="0" w:color="auto"/>
        <w:bottom w:val="none" w:sz="0" w:space="0" w:color="auto"/>
        <w:right w:val="none" w:sz="0" w:space="0" w:color="auto"/>
      </w:divBdr>
    </w:div>
    <w:div w:id="141350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fair.network/sites/default/files/GFAR%20Partnership%20Principles_0_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fair.network/content/about-us"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liancebioversityciat.org/" TargetMode="External"/><Relationship Id="rId11" Type="http://schemas.openxmlformats.org/officeDocument/2006/relationships/fontTable" Target="fontTable.xml"/><Relationship Id="rId5" Type="http://schemas.openxmlformats.org/officeDocument/2006/relationships/hyperlink" Target="https://gfair.network/" TargetMode="External"/><Relationship Id="rId10" Type="http://schemas.openxmlformats.org/officeDocument/2006/relationships/hyperlink" Target="https://openknowledge.fao.org/server/api/core/bitstreams/ff385e60-0693-40fe-9a6b-79bbef05202c/content" TargetMode="External"/><Relationship Id="rId4" Type="http://schemas.openxmlformats.org/officeDocument/2006/relationships/webSettings" Target="webSettings.xml"/><Relationship Id="rId9" Type="http://schemas.openxmlformats.org/officeDocument/2006/relationships/hyperlink" Target="https://gfair.network/documents/gfar-engagement-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Jo A. Cortijo</dc:creator>
  <cp:keywords/>
  <dc:description/>
  <cp:lastModifiedBy>Francois Stepmann</cp:lastModifiedBy>
  <cp:revision>2</cp:revision>
  <dcterms:created xsi:type="dcterms:W3CDTF">2024-08-13T16:04:00Z</dcterms:created>
  <dcterms:modified xsi:type="dcterms:W3CDTF">2024-08-13T16:04:00Z</dcterms:modified>
</cp:coreProperties>
</file>